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D0" w:rsidRDefault="00434FD0">
      <w:pPr>
        <w:rPr>
          <w:ins w:id="0" w:author="Agnieszka Łapiejko" w:date="2016-08-29T11:28:00Z"/>
          <w:rFonts w:ascii="Arial" w:hAnsi="Arial" w:cs="Arial"/>
        </w:rPr>
      </w:pPr>
    </w:p>
    <w:p w:rsidR="00A42848" w:rsidRPr="00395521" w:rsidRDefault="00A42848">
      <w:pPr>
        <w:rPr>
          <w:rFonts w:ascii="Arial" w:hAnsi="Arial" w:cs="Arial"/>
        </w:rPr>
      </w:pPr>
      <w:bookmarkStart w:id="1" w:name="_GoBack"/>
      <w:bookmarkEnd w:id="1"/>
    </w:p>
    <w:p w:rsidR="00434FD0" w:rsidRPr="00EA2E4A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492EC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92EC0">
        <w:rPr>
          <w:rFonts w:ascii="Arial" w:hAnsi="Arial" w:cs="Arial"/>
          <w:sz w:val="18"/>
          <w:szCs w:val="18"/>
        </w:rPr>
        <w:t xml:space="preserve">Załącznik nr 1 do Regulaminu </w:t>
      </w:r>
      <w:r w:rsidRPr="00492EC0">
        <w:rPr>
          <w:rFonts w:ascii="Arial" w:hAnsi="Arial" w:cs="Arial"/>
          <w:sz w:val="18"/>
          <w:szCs w:val="18"/>
        </w:rPr>
        <w:br/>
      </w:r>
      <w:r w:rsidR="001A4ED0">
        <w:rPr>
          <w:rFonts w:ascii="Arial" w:hAnsi="Arial" w:cs="Arial"/>
          <w:sz w:val="18"/>
          <w:szCs w:val="18"/>
        </w:rPr>
        <w:t>konkursu nr RPWM.</w:t>
      </w:r>
      <w:r w:rsidR="002248DE">
        <w:rPr>
          <w:rFonts w:ascii="Arial" w:hAnsi="Arial" w:cs="Arial"/>
          <w:sz w:val="18"/>
          <w:szCs w:val="18"/>
        </w:rPr>
        <w:t>01</w:t>
      </w:r>
      <w:r w:rsidR="001A4ED0">
        <w:rPr>
          <w:rFonts w:ascii="Arial" w:hAnsi="Arial" w:cs="Arial"/>
          <w:sz w:val="18"/>
          <w:szCs w:val="18"/>
        </w:rPr>
        <w:t>.</w:t>
      </w:r>
      <w:r w:rsidR="002248DE">
        <w:rPr>
          <w:rFonts w:ascii="Arial" w:hAnsi="Arial" w:cs="Arial"/>
          <w:sz w:val="18"/>
          <w:szCs w:val="18"/>
        </w:rPr>
        <w:t>05</w:t>
      </w:r>
      <w:r w:rsidR="00492EC0">
        <w:rPr>
          <w:rFonts w:ascii="Arial" w:hAnsi="Arial" w:cs="Arial"/>
          <w:sz w:val="18"/>
          <w:szCs w:val="18"/>
        </w:rPr>
        <w:t>.</w:t>
      </w:r>
      <w:r w:rsidR="002248DE">
        <w:rPr>
          <w:rFonts w:ascii="Arial" w:hAnsi="Arial" w:cs="Arial"/>
          <w:sz w:val="18"/>
          <w:szCs w:val="18"/>
        </w:rPr>
        <w:t>02</w:t>
      </w:r>
      <w:r w:rsidR="00492EC0">
        <w:rPr>
          <w:rFonts w:ascii="Arial" w:hAnsi="Arial" w:cs="Arial"/>
          <w:sz w:val="18"/>
          <w:szCs w:val="18"/>
        </w:rPr>
        <w:t>-</w:t>
      </w:r>
      <w:r w:rsidR="002248DE" w:rsidRPr="00492EC0">
        <w:rPr>
          <w:rFonts w:ascii="Arial" w:hAnsi="Arial" w:cs="Arial"/>
          <w:sz w:val="18"/>
          <w:szCs w:val="18"/>
        </w:rPr>
        <w:t>I</w:t>
      </w:r>
      <w:r w:rsidR="002248DE">
        <w:rPr>
          <w:rFonts w:ascii="Arial" w:hAnsi="Arial" w:cs="Arial"/>
          <w:sz w:val="18"/>
          <w:szCs w:val="18"/>
        </w:rPr>
        <w:t>P</w:t>
      </w:r>
      <w:r w:rsidR="00492EC0" w:rsidRPr="00492EC0">
        <w:rPr>
          <w:rFonts w:ascii="Arial" w:hAnsi="Arial" w:cs="Arial"/>
          <w:sz w:val="18"/>
          <w:szCs w:val="18"/>
        </w:rPr>
        <w:t>.</w:t>
      </w:r>
      <w:r w:rsidR="002248DE" w:rsidRPr="00492EC0">
        <w:rPr>
          <w:rFonts w:ascii="Arial" w:hAnsi="Arial" w:cs="Arial"/>
          <w:sz w:val="18"/>
          <w:szCs w:val="18"/>
        </w:rPr>
        <w:t>0</w:t>
      </w:r>
      <w:r w:rsidR="002248DE">
        <w:rPr>
          <w:rFonts w:ascii="Arial" w:hAnsi="Arial" w:cs="Arial"/>
          <w:sz w:val="18"/>
          <w:szCs w:val="18"/>
        </w:rPr>
        <w:t>3</w:t>
      </w:r>
      <w:r w:rsidR="00492EC0" w:rsidRPr="00492EC0">
        <w:rPr>
          <w:rFonts w:ascii="Arial" w:hAnsi="Arial" w:cs="Arial"/>
          <w:sz w:val="18"/>
          <w:szCs w:val="18"/>
        </w:rPr>
        <w:t>-28-</w:t>
      </w:r>
      <w:r w:rsidRPr="00492EC0">
        <w:rPr>
          <w:rFonts w:ascii="Arial" w:hAnsi="Arial" w:cs="Arial"/>
          <w:sz w:val="18"/>
          <w:szCs w:val="18"/>
        </w:rPr>
        <w:t xml:space="preserve">001/16(…) </w:t>
      </w:r>
    </w:p>
    <w:p w:rsidR="00434FD0" w:rsidRPr="00492EC0" w:rsidRDefault="00434FD0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3D6661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434FD0" w:rsidRDefault="00434FD0" w:rsidP="00D755F6">
                  <w:pPr>
                    <w:jc w:val="center"/>
                  </w:pP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434FD0" w:rsidRPr="00D755F6" w:rsidRDefault="00434FD0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CB5D83">
      <w:pPr>
        <w:spacing w:line="360" w:lineRule="auto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lastRenderedPageBreak/>
        <w:t>Olsztyn</w:t>
      </w:r>
      <w:r>
        <w:rPr>
          <w:rFonts w:ascii="Arial" w:hAnsi="Arial" w:cs="Arial"/>
          <w:sz w:val="24"/>
        </w:rPr>
        <w:t xml:space="preserve">, </w:t>
      </w:r>
      <w:r w:rsidR="003D2CDE">
        <w:rPr>
          <w:rFonts w:ascii="Arial" w:hAnsi="Arial" w:cs="Arial"/>
          <w:sz w:val="24"/>
        </w:rPr>
        <w:t>…………….</w:t>
      </w: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D15A61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D15A61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D15A61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D15A61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D15A61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3D6661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3D6661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3D6661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3D6661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3F6AB2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 xml:space="preserve">Oświadczenie Wnioskodawcy dotyczące stosowania klauzul społecznych w zamówieniach 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661" w:rsidRDefault="003D6661">
      <w:r>
        <w:separator/>
      </w:r>
    </w:p>
  </w:endnote>
  <w:endnote w:type="continuationSeparator" w:id="0">
    <w:p w:rsidR="003D6661" w:rsidRDefault="003D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6C1EA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4FD0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6C1EA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2848">
      <w:rPr>
        <w:rStyle w:val="Numerstrony"/>
        <w:noProof/>
      </w:rPr>
      <w:t>- 7 -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661" w:rsidRDefault="003D6661">
      <w:r>
        <w:separator/>
      </w:r>
    </w:p>
  </w:footnote>
  <w:footnote w:type="continuationSeparator" w:id="0">
    <w:p w:rsidR="003D6661" w:rsidRDefault="003D6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43" w:type="dxa"/>
      <w:jc w:val="center"/>
      <w:tblLook w:val="01E0" w:firstRow="1" w:lastRow="1" w:firstColumn="1" w:lastColumn="1" w:noHBand="0" w:noVBand="0"/>
    </w:tblPr>
    <w:tblGrid>
      <w:gridCol w:w="9336"/>
      <w:gridCol w:w="280"/>
      <w:gridCol w:w="299"/>
      <w:gridCol w:w="328"/>
    </w:tblGrid>
    <w:tr w:rsidR="002248DE" w:rsidRPr="006E2103" w:rsidTr="00DA3C73">
      <w:trPr>
        <w:cantSplit/>
        <w:trHeight w:val="399"/>
        <w:jc w:val="center"/>
      </w:trPr>
      <w:tc>
        <w:tcPr>
          <w:tcW w:w="3259" w:type="dxa"/>
          <w:vAlign w:val="center"/>
        </w:tcPr>
        <w:p w:rsidR="002248DE" w:rsidRDefault="002248DE" w:rsidP="00DA3C73">
          <w:pPr>
            <w:tabs>
              <w:tab w:val="left" w:pos="1843"/>
              <w:tab w:val="left" w:pos="6237"/>
              <w:tab w:val="left" w:pos="6379"/>
            </w:tabs>
            <w:spacing w:line="276" w:lineRule="auto"/>
            <w:jc w:val="right"/>
            <w:rPr>
              <w:rFonts w:ascii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15FBC69A" wp14:editId="76FECEE5">
                <wp:extent cx="5762625" cy="762000"/>
                <wp:effectExtent l="19050" t="0" r="9525" b="0"/>
                <wp:docPr id="2" name="Obraz 4" descr="Now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Now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248DE" w:rsidRPr="006E2103" w:rsidRDefault="002248DE" w:rsidP="00DA3C73">
          <w:pPr>
            <w:rPr>
              <w:lang w:val="en-GB"/>
            </w:rPr>
          </w:pPr>
        </w:p>
      </w:tc>
      <w:tc>
        <w:tcPr>
          <w:tcW w:w="1742" w:type="dxa"/>
          <w:vAlign w:val="center"/>
        </w:tcPr>
        <w:p w:rsidR="002248DE" w:rsidRPr="006E2103" w:rsidRDefault="002248DE" w:rsidP="00DA3C73">
          <w:pPr>
            <w:jc w:val="right"/>
            <w:rPr>
              <w:lang w:val="en-GB"/>
            </w:rPr>
          </w:pPr>
        </w:p>
      </w:tc>
      <w:tc>
        <w:tcPr>
          <w:tcW w:w="2232" w:type="dxa"/>
          <w:vAlign w:val="center"/>
        </w:tcPr>
        <w:p w:rsidR="002248DE" w:rsidRPr="00947ABC" w:rsidRDefault="002248DE" w:rsidP="00DA3C73">
          <w:pPr>
            <w:jc w:val="center"/>
            <w:rPr>
              <w:highlight w:val="yellow"/>
              <w:lang w:val="en-GB"/>
            </w:rPr>
          </w:pPr>
        </w:p>
      </w:tc>
      <w:tc>
        <w:tcPr>
          <w:tcW w:w="3010" w:type="dxa"/>
          <w:vAlign w:val="center"/>
        </w:tcPr>
        <w:p w:rsidR="002248DE" w:rsidRPr="006E2103" w:rsidRDefault="002248DE" w:rsidP="00DA3C73">
          <w:pPr>
            <w:ind w:left="113" w:right="5"/>
            <w:jc w:val="right"/>
            <w:rPr>
              <w:sz w:val="2"/>
              <w:szCs w:val="2"/>
              <w:lang w:val="en-GB"/>
            </w:rPr>
          </w:pPr>
        </w:p>
      </w:tc>
    </w:tr>
  </w:tbl>
  <w:p w:rsidR="00434FD0" w:rsidRDefault="00434F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4ED0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8DE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2CDE"/>
    <w:rsid w:val="003D32B1"/>
    <w:rsid w:val="003D4241"/>
    <w:rsid w:val="003D4287"/>
    <w:rsid w:val="003D5C2D"/>
    <w:rsid w:val="003D601D"/>
    <w:rsid w:val="003D6595"/>
    <w:rsid w:val="003D6661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6AB2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2EC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47BF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1EAA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3FA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375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691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6B9D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84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286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0815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80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6B9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2EF4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9B3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2876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pawel_kiluk</dc:creator>
  <cp:keywords/>
  <dc:description/>
  <cp:lastModifiedBy>Agnieszka Łapiejko</cp:lastModifiedBy>
  <cp:revision>13</cp:revision>
  <cp:lastPrinted>2016-08-29T09:27:00Z</cp:lastPrinted>
  <dcterms:created xsi:type="dcterms:W3CDTF">2016-07-18T11:24:00Z</dcterms:created>
  <dcterms:modified xsi:type="dcterms:W3CDTF">2016-08-29T09:28:00Z</dcterms:modified>
</cp:coreProperties>
</file>